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DB3AC" w14:textId="77777777" w:rsidR="002A158C" w:rsidRDefault="002A158C" w:rsidP="00580D71">
      <w:pPr>
        <w:ind w:left="5664" w:firstLine="708"/>
        <w:rPr>
          <w:ins w:id="0" w:author="Stańczyk Marta" w:date="2025-11-19T11:24:00Z" w16du:dateUtc="2025-11-19T10:24:00Z"/>
          <w:rFonts w:ascii="Arial" w:hAnsi="Arial" w:cs="Arial"/>
        </w:rPr>
      </w:pPr>
    </w:p>
    <w:p w14:paraId="27F538FB" w14:textId="3EAF19AE" w:rsidR="002A158C" w:rsidRDefault="002A158C">
      <w:pPr>
        <w:ind w:left="5664" w:hanging="135"/>
        <w:rPr>
          <w:ins w:id="1" w:author="Stańczyk Marta" w:date="2025-11-19T11:24:00Z" w16du:dateUtc="2025-11-19T10:24:00Z"/>
          <w:rFonts w:ascii="Arial" w:hAnsi="Arial" w:cs="Arial"/>
        </w:rPr>
        <w:pPrChange w:id="2" w:author="Stańczyk Marta" w:date="2025-11-19T11:24:00Z" w16du:dateUtc="2025-11-19T10:24:00Z">
          <w:pPr>
            <w:ind w:left="5664" w:firstLine="708"/>
          </w:pPr>
        </w:pPrChange>
      </w:pPr>
      <w:ins w:id="3" w:author="Stańczyk Marta" w:date="2025-11-19T11:24:00Z" w16du:dateUtc="2025-11-19T10:24:00Z">
        <w:r>
          <w:rPr>
            <w:rFonts w:ascii="Arial" w:hAnsi="Arial" w:cs="Arial"/>
          </w:rPr>
          <w:t xml:space="preserve">Załącznik nr </w:t>
        </w:r>
      </w:ins>
      <w:ins w:id="4" w:author="Stańczyk Marta" w:date="2025-12-05T07:31:00Z" w16du:dateUtc="2025-12-05T06:31:00Z">
        <w:r w:rsidR="00D6654C">
          <w:rPr>
            <w:rFonts w:ascii="Arial" w:hAnsi="Arial" w:cs="Arial"/>
          </w:rPr>
          <w:t>2</w:t>
        </w:r>
      </w:ins>
      <w:ins w:id="5" w:author="Stańczyk Marta" w:date="2025-11-19T11:24:00Z" w16du:dateUtc="2025-11-19T10:24:00Z">
        <w:r>
          <w:rPr>
            <w:rFonts w:ascii="Arial" w:hAnsi="Arial" w:cs="Arial"/>
          </w:rPr>
          <w:t xml:space="preserve"> do </w:t>
        </w:r>
      </w:ins>
      <w:ins w:id="6" w:author="Stańczyk Marta" w:date="2025-12-05T07:31:00Z" w16du:dateUtc="2025-12-05T06:31:00Z">
        <w:r w:rsidR="00D6654C">
          <w:rPr>
            <w:rFonts w:ascii="Arial" w:hAnsi="Arial" w:cs="Arial"/>
          </w:rPr>
          <w:t>OWU</w:t>
        </w:r>
      </w:ins>
    </w:p>
    <w:p w14:paraId="1D1E3650" w14:textId="47D74169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7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7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ńczyk Marta">
    <w15:presenceInfo w15:providerId="AD" w15:userId="S::PLK078866@office.plk-sa.pl::2c915375-0fb4-44e3-b586-41e67289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73109"/>
    <w:rsid w:val="0008652A"/>
    <w:rsid w:val="00093393"/>
    <w:rsid w:val="000A7924"/>
    <w:rsid w:val="001C3280"/>
    <w:rsid w:val="002A158C"/>
    <w:rsid w:val="002B2747"/>
    <w:rsid w:val="003322A3"/>
    <w:rsid w:val="00336B9C"/>
    <w:rsid w:val="003D00AE"/>
    <w:rsid w:val="004C1184"/>
    <w:rsid w:val="00580D71"/>
    <w:rsid w:val="005A252A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110D"/>
    <w:rsid w:val="009C48B5"/>
    <w:rsid w:val="009D5184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6654C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Stańczyk Marta</cp:lastModifiedBy>
  <cp:revision>4</cp:revision>
  <dcterms:created xsi:type="dcterms:W3CDTF">2025-11-19T10:23:00Z</dcterms:created>
  <dcterms:modified xsi:type="dcterms:W3CDTF">2025-12-05T06:31:00Z</dcterms:modified>
</cp:coreProperties>
</file>